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rPrChange w:id="0" w:author="许轩凯" w:date="2017-06-14T12:00:46Z">
            <w:rPr>
              <w:rFonts w:hint="default" w:ascii="Times New Roman" w:hAnsi="Times New Roman" w:cs="Times New Roman"/>
              <w:b/>
              <w:sz w:val="44"/>
              <w:szCs w:val="32"/>
            </w:rPr>
          </w:rPrChange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rPrChange w:id="1" w:author="许轩凯" w:date="2017-06-14T12:00:46Z">
            <w:rPr>
              <w:rFonts w:hint="default" w:ascii="Times New Roman" w:hAnsi="Times New Roman" w:cs="Times New Roman"/>
              <w:b/>
              <w:sz w:val="44"/>
              <w:szCs w:val="32"/>
            </w:rPr>
          </w:rPrChange>
        </w:rPr>
        <w:t>首届中国高校科技成果交易会参会回执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lang w:eastAsia="zh-CN"/>
          <w:rPrChange w:id="2" w:author="许轩凯" w:date="2017-06-14T12:00:46Z">
            <w:rPr>
              <w:rFonts w:hint="eastAsia" w:ascii="Times New Roman" w:hAnsi="Times New Roman" w:cs="Times New Roman"/>
              <w:b/>
              <w:sz w:val="44"/>
              <w:szCs w:val="32"/>
              <w:lang w:eastAsia="zh-CN"/>
            </w:rPr>
          </w:rPrChange>
        </w:rPr>
        <w:t>（企业）</w:t>
      </w:r>
    </w:p>
    <w:bookmarkEnd w:id="0"/>
    <w:tbl>
      <w:tblPr>
        <w:tblStyle w:val="5"/>
        <w:tblW w:w="14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135"/>
        <w:gridCol w:w="4436"/>
        <w:gridCol w:w="3000"/>
        <w:gridCol w:w="2485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姓名</w:t>
            </w: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性别</w:t>
            </w: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单位</w:t>
            </w: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职务</w:t>
            </w: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联系电话</w:t>
            </w: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8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13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436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3000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485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02" w:type="dxa"/>
            <w:vAlign w:val="top"/>
          </w:tcPr>
          <w:p>
            <w:pPr>
              <w:widowControl w:val="0"/>
              <w:wordWrap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beforeLines="0" w:afterLines="0" w:line="560" w:lineRule="exact"/>
        <w:ind w:left="0" w:leftChars="0" w:right="0" w:firstLine="0" w:firstLineChars="0"/>
        <w:textAlignment w:val="auto"/>
        <w:outlineLvl w:val="9"/>
        <w:rPr>
          <w:rFonts w:hint="default" w:ascii="Times New Roman" w:hAnsi="Times New Roman" w:eastAsia="仿宋_GB2312"/>
          <w:sz w:val="28"/>
          <w:szCs w:val="28"/>
          <w:lang w:eastAsia="zh-CN"/>
          <w:rPrChange w:id="3" w:author="周芳艳" w:date="2017-06-13T16:47:00Z">
            <w:rPr>
              <w:rFonts w:hint="eastAsia" w:ascii="仿宋_GB2312" w:eastAsia="仿宋_GB2312"/>
              <w:sz w:val="28"/>
              <w:szCs w:val="28"/>
              <w:lang w:eastAsia="zh-CN"/>
            </w:rPr>
          </w:rPrChange>
        </w:rPr>
      </w:pP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注：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28"/>
          <w:szCs w:val="28"/>
        </w:rPr>
        <w:t>请各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地市经济和信息化主管部门于</w:t>
      </w:r>
      <w:r>
        <w:rPr>
          <w:rFonts w:hint="default" w:ascii="Times New Roman" w:hAnsi="Times New Roman" w:eastAsia="仿宋" w:cs="Times New Roman"/>
          <w:sz w:val="28"/>
          <w:szCs w:val="28"/>
        </w:rPr>
        <w:t>2017年6月19日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17时前将参会回执</w:t>
      </w:r>
      <w:ins w:id="4" w:author="樊丽雅" w:date="2017-06-13T15:44:00Z">
        <w:r>
          <w:rPr>
            <w:rFonts w:hint="eastAsia" w:ascii="Times New Roman" w:hAnsi="Times New Roman" w:eastAsia="仿宋" w:cs="Times New Roman"/>
            <w:sz w:val="28"/>
            <w:szCs w:val="28"/>
            <w:lang w:val="en-US" w:eastAsia="zh-CN"/>
          </w:rPr>
          <w:t>汇总</w:t>
        </w:r>
      </w:ins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发送至</w:t>
      </w:r>
      <w:r>
        <w:rPr>
          <w:rFonts w:hint="eastAsia" w:ascii="仿宋_GB2312" w:eastAsia="仿宋_GB2312"/>
          <w:sz w:val="28"/>
          <w:szCs w:val="28"/>
        </w:rPr>
        <w:t>邮箱：</w:t>
      </w:r>
      <w:r>
        <w:rPr>
          <w:rStyle w:val="3"/>
          <w:rFonts w:hint="eastAsia" w:ascii="仿宋_GB2312" w:eastAsia="仿宋_GB2312"/>
          <w:color w:val="auto"/>
          <w:sz w:val="28"/>
          <w:szCs w:val="28"/>
          <w:u w:val="none"/>
        </w:rPr>
        <w:t>2808821@163.com</w:t>
      </w:r>
      <w:r>
        <w:rPr>
          <w:rStyle w:val="3"/>
          <w:rFonts w:hint="eastAsia" w:ascii="仿宋_GB2312" w:eastAsia="仿宋_GB2312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</w:rPr>
        <w:t>联系人：</w:t>
      </w:r>
      <w:r>
        <w:rPr>
          <w:rFonts w:hint="eastAsia" w:ascii="仿宋_GB2312" w:eastAsia="仿宋_GB2312"/>
          <w:sz w:val="28"/>
          <w:szCs w:val="28"/>
          <w:lang w:eastAsia="zh-CN"/>
        </w:rPr>
        <w:t>惠州市经信局</w:t>
      </w:r>
      <w:r>
        <w:rPr>
          <w:rFonts w:hint="eastAsia" w:ascii="仿宋_GB2312" w:eastAsia="仿宋_GB2312"/>
          <w:sz w:val="28"/>
          <w:szCs w:val="28"/>
        </w:rPr>
        <w:t>黄永辉，电话：</w:t>
      </w:r>
      <w:r>
        <w:rPr>
          <w:rFonts w:hint="default" w:ascii="Times New Roman" w:hAnsi="Times New Roman" w:eastAsia="仿宋_GB2312"/>
          <w:sz w:val="28"/>
          <w:szCs w:val="28"/>
          <w:rPrChange w:id="5" w:author="周芳艳" w:date="2017-06-13T16:47:00Z">
            <w:rPr>
              <w:rFonts w:hint="eastAsia" w:ascii="仿宋_GB2312" w:eastAsia="仿宋_GB2312"/>
              <w:sz w:val="28"/>
              <w:szCs w:val="28"/>
            </w:rPr>
          </w:rPrChange>
        </w:rPr>
        <w:t>0752-2808821，手机：13500183290</w:t>
      </w:r>
      <w:r>
        <w:rPr>
          <w:rFonts w:hint="default" w:ascii="Times New Roman" w:hAnsi="Times New Roman" w:eastAsia="仿宋_GB2312"/>
          <w:sz w:val="28"/>
          <w:szCs w:val="28"/>
          <w:lang w:eastAsia="zh-CN"/>
          <w:rPrChange w:id="6" w:author="周芳艳" w:date="2017-06-13T16:47:00Z">
            <w:rPr>
              <w:rFonts w:hint="eastAsia" w:ascii="仿宋_GB2312" w:eastAsia="仿宋_GB2312"/>
              <w:sz w:val="28"/>
              <w:szCs w:val="28"/>
              <w:lang w:eastAsia="zh-CN"/>
            </w:rPr>
          </w:rPrChange>
        </w:rPr>
        <w:t>；</w:t>
      </w:r>
      <w:r>
        <w:rPr>
          <w:rFonts w:hint="default" w:ascii="Times New Roman" w:hAnsi="Times New Roman" w:eastAsia="仿宋_GB2312"/>
          <w:sz w:val="28"/>
          <w:szCs w:val="28"/>
          <w:rPrChange w:id="7" w:author="周芳艳" w:date="2017-06-13T16:47:00Z">
            <w:rPr>
              <w:rFonts w:hint="eastAsia" w:ascii="仿宋_GB2312" w:eastAsia="仿宋_GB2312"/>
              <w:sz w:val="28"/>
              <w:szCs w:val="28"/>
            </w:rPr>
          </w:rPrChange>
        </w:rPr>
        <w:t>陈毓智，电话：0752-2873321，手机：13927333505</w:t>
      </w:r>
      <w:r>
        <w:rPr>
          <w:rFonts w:hint="default" w:ascii="Times New Roman" w:hAnsi="Times New Roman" w:eastAsia="仿宋_GB2312"/>
          <w:sz w:val="28"/>
          <w:szCs w:val="28"/>
          <w:lang w:eastAsia="zh-CN"/>
          <w:rPrChange w:id="8" w:author="周芳艳" w:date="2017-06-13T16:47:00Z">
            <w:rPr>
              <w:rFonts w:hint="eastAsia" w:ascii="仿宋_GB2312" w:eastAsia="仿宋_GB2312"/>
              <w:sz w:val="28"/>
              <w:szCs w:val="28"/>
              <w:lang w:eastAsia="zh-CN"/>
            </w:rPr>
          </w:rPrChange>
        </w:rPr>
        <w:t>。</w:t>
      </w:r>
    </w:p>
    <w:p>
      <w:pPr>
        <w:widowControl w:val="0"/>
        <w:numPr>
          <w:numId w:val="0"/>
        </w:numPr>
        <w:wordWrap/>
        <w:adjustRightInd/>
        <w:snapToGrid/>
        <w:spacing w:beforeLines="0" w:afterLines="0" w:line="560" w:lineRule="exact"/>
        <w:ind w:left="0" w:leftChars="0" w:right="0" w:firstLine="0" w:firstLineChars="0"/>
        <w:textAlignment w:val="auto"/>
        <w:outlineLvl w:val="9"/>
        <w:rPr>
          <w:rFonts w:ascii="Times New Roman" w:hAnsi="Times New Roman"/>
          <w:rPrChange w:id="9" w:author="周芳艳" w:date="2017-06-13T16:47:00Z">
            <w:rPr/>
          </w:rPrChange>
        </w:rPr>
      </w:pPr>
      <w:r>
        <w:rPr>
          <w:rFonts w:hint="default" w:ascii="Times New Roman" w:hAnsi="Times New Roman" w:eastAsia="仿宋_GB2312"/>
          <w:sz w:val="28"/>
          <w:szCs w:val="28"/>
          <w:lang w:val="en-US" w:eastAsia="zh-CN"/>
          <w:rPrChange w:id="10" w:author="周芳艳" w:date="2017-06-13T16:47:00Z">
            <w:rPr>
              <w:rFonts w:hint="eastAsia" w:ascii="仿宋_GB2312" w:eastAsia="仿宋_GB2312"/>
              <w:sz w:val="28"/>
              <w:szCs w:val="28"/>
              <w:lang w:val="en-US" w:eastAsia="zh-CN"/>
            </w:rPr>
          </w:rPrChange>
        </w:rPr>
        <w:t>2.企业参会人员如需住宿，</w:t>
      </w:r>
      <w:r>
        <w:rPr>
          <w:rFonts w:hint="default" w:ascii="Times New Roman" w:hAnsi="Times New Roman" w:eastAsia="仿宋_GB2312"/>
          <w:sz w:val="28"/>
          <w:szCs w:val="28"/>
          <w:lang w:eastAsia="zh-CN"/>
          <w:rPrChange w:id="11" w:author="周芳艳" w:date="2017-06-13T16:47:00Z">
            <w:rPr>
              <w:rFonts w:hint="eastAsia" w:ascii="仿宋_GB2312" w:eastAsia="仿宋_GB2312"/>
              <w:sz w:val="28"/>
              <w:szCs w:val="28"/>
              <w:lang w:eastAsia="zh-CN"/>
            </w:rPr>
          </w:rPrChange>
        </w:rPr>
        <w:t>请自行入住金诺国际酒店（地址：惠</w:t>
      </w:r>
      <w:r>
        <w:rPr>
          <w:rFonts w:hint="default" w:ascii="Times New Roman" w:hAnsi="Times New Roman" w:eastAsia="仿宋_GB2312"/>
          <w:sz w:val="28"/>
          <w:szCs w:val="28"/>
          <w:lang w:eastAsia="zh-CN"/>
          <w:rPrChange w:id="12" w:author="周芳艳" w:date="2017-06-13T16:47:00Z">
            <w:rPr>
              <w:rFonts w:hint="eastAsia" w:ascii="仿宋_GB2312" w:eastAsia="仿宋_GB2312"/>
              <w:sz w:val="28"/>
              <w:szCs w:val="28"/>
              <w:lang w:eastAsia="zh-CN"/>
            </w:rPr>
          </w:rPrChange>
        </w:rPr>
        <w:t>州市麦地东路5号，住宿联系电话：0752-7819888，卢泽鹏15018097905）或鲁惠国际饭店（地址：惠州市惠城区演达一路12号，住宿联系电话：0752-2588888，卢泽鹏15018097905），费用自理。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F321CFB"/>
    <w:rsid w:val="135E4FD3"/>
    <w:rsid w:val="32D743D6"/>
    <w:rsid w:val="3E873B64"/>
    <w:rsid w:val="5F321CFB"/>
    <w:rsid w:val="62CC6E3D"/>
    <w:rsid w:val="69624FD0"/>
    <w:rsid w:val="73534323"/>
    <w:rsid w:val="79314F3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table" w:styleId="5">
    <w:name w:val="Table Grid"/>
    <w:basedOn w:val="4"/>
    <w:qFormat/>
    <w:uiPriority w:val="0"/>
    <w:pPr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樊丽雅</dc:creator>
  <cp:lastModifiedBy>许轩凯</cp:lastModifiedBy>
  <dcterms:modified xsi:type="dcterms:W3CDTF">2017-06-14T04:00:50Z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